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25EA7" w14:textId="77777777" w:rsidR="00580273" w:rsidRDefault="00997F14" w:rsidP="00580273">
      <w:pPr>
        <w:spacing w:line="240" w:lineRule="auto"/>
        <w:jc w:val="right"/>
        <w:rPr>
          <w:rFonts w:ascii="Corbel" w:hAnsi="Corbel"/>
          <w:bCs/>
          <w:i/>
        </w:rPr>
      </w:pPr>
      <w:r w:rsidRPr="73DB9CE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0273">
        <w:rPr>
          <w:rFonts w:ascii="Corbel" w:hAnsi="Corbel"/>
          <w:bCs/>
          <w:i/>
        </w:rPr>
        <w:t>Załącznik nr 1.5 do Zarządzenia Rektora UR nr 7/2023</w:t>
      </w:r>
    </w:p>
    <w:p w14:paraId="73A5FF3C" w14:textId="77777777" w:rsidR="00580273" w:rsidRDefault="00580273" w:rsidP="005802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23DA771" w14:textId="0DB14476" w:rsidR="00580273" w:rsidRDefault="00580273" w:rsidP="005802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1A03C9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1A03C9">
        <w:rPr>
          <w:rFonts w:ascii="Corbel" w:hAnsi="Corbel"/>
          <w:b/>
          <w:smallCaps/>
          <w:sz w:val="24"/>
          <w:szCs w:val="24"/>
        </w:rPr>
        <w:t>8</w:t>
      </w:r>
    </w:p>
    <w:p w14:paraId="524D83A0" w14:textId="77777777" w:rsidR="00580273" w:rsidRDefault="00580273" w:rsidP="00580273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412BBEF" w14:textId="342C1A4A" w:rsidR="00580273" w:rsidRDefault="00580273" w:rsidP="00580273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A03C9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1A03C9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4BAD0A" w14:textId="77777777" w:rsidTr="001A03C9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B95603" w14:textId="0274A82C" w:rsidR="0085747A" w:rsidRPr="009C54AE" w:rsidRDefault="009A0FF5" w:rsidP="6932DA0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932DA08">
              <w:rPr>
                <w:rFonts w:ascii="Corbel" w:hAnsi="Corbel"/>
                <w:bCs/>
                <w:sz w:val="24"/>
                <w:szCs w:val="24"/>
              </w:rPr>
              <w:t>Technologi</w:t>
            </w:r>
            <w:r w:rsidR="00B452C9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6932DA08">
              <w:rPr>
                <w:rFonts w:ascii="Corbel" w:hAnsi="Corbel"/>
                <w:bCs/>
                <w:sz w:val="24"/>
                <w:szCs w:val="24"/>
              </w:rPr>
              <w:t xml:space="preserve"> informacyjn</w:t>
            </w:r>
            <w:r w:rsidR="00B452C9">
              <w:rPr>
                <w:rFonts w:ascii="Corbel" w:hAnsi="Corbel"/>
                <w:bCs/>
                <w:sz w:val="24"/>
                <w:szCs w:val="24"/>
              </w:rPr>
              <w:t>e</w:t>
            </w:r>
          </w:p>
        </w:tc>
      </w:tr>
      <w:tr w:rsidR="0085747A" w:rsidRPr="009C54AE" w14:paraId="36CC5461" w14:textId="77777777" w:rsidTr="001A03C9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8AB85C" w14:textId="77777777" w:rsidR="0085747A" w:rsidRPr="009C54AE" w:rsidRDefault="00146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MK_23</w:t>
            </w:r>
          </w:p>
        </w:tc>
      </w:tr>
      <w:tr w:rsidR="001A03C9" w:rsidRPr="009C54AE" w14:paraId="5C0172EC" w14:textId="77777777" w:rsidTr="001A03C9">
        <w:tc>
          <w:tcPr>
            <w:tcW w:w="2694" w:type="dxa"/>
            <w:vAlign w:val="center"/>
          </w:tcPr>
          <w:p w14:paraId="249A5C16" w14:textId="77777777" w:rsidR="001A03C9" w:rsidRPr="009C54AE" w:rsidRDefault="001A03C9" w:rsidP="001A03C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21D85ABC" w:rsidR="001A03C9" w:rsidRPr="001A03C9" w:rsidRDefault="001A03C9" w:rsidP="001A03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A03C9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1A03C9" w:rsidRPr="009C54AE" w14:paraId="4FEDF307" w14:textId="77777777" w:rsidTr="001A03C9">
        <w:tc>
          <w:tcPr>
            <w:tcW w:w="2694" w:type="dxa"/>
            <w:vAlign w:val="center"/>
          </w:tcPr>
          <w:p w14:paraId="0A39E105" w14:textId="77777777" w:rsidR="001A03C9" w:rsidRPr="009C54AE" w:rsidRDefault="001A03C9" w:rsidP="001A03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7DA7A803" w:rsidR="001A03C9" w:rsidRPr="001A03C9" w:rsidRDefault="001A03C9" w:rsidP="001A03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A03C9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001A03C9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1CF479FC" w14:textId="77777777" w:rsidTr="001A03C9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02E90D" w14:textId="77777777" w:rsidR="0085747A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A488BE5" w14:textId="77777777" w:rsidTr="001A03C9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8E4151E" w14:textId="77777777" w:rsidTr="001A03C9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9C54AE" w:rsidRDefault="000A5E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A0FF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DD5833D" w14:textId="77777777" w:rsidTr="001A03C9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A9B6EE" w14:textId="3138376F" w:rsidR="0085747A" w:rsidRPr="009C54AE" w:rsidRDefault="009A0FF5" w:rsidP="5841E7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841E78B">
              <w:rPr>
                <w:rFonts w:ascii="Corbel" w:hAnsi="Corbel"/>
                <w:b w:val="0"/>
                <w:sz w:val="24"/>
                <w:szCs w:val="24"/>
              </w:rPr>
              <w:t>II /</w:t>
            </w:r>
            <w:r w:rsidR="5B375261" w:rsidRPr="5841E7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5841E78B">
              <w:rPr>
                <w:rFonts w:ascii="Corbel" w:hAnsi="Corbel"/>
                <w:b w:val="0"/>
                <w:sz w:val="24"/>
                <w:szCs w:val="24"/>
              </w:rPr>
              <w:t xml:space="preserve">IV </w:t>
            </w:r>
          </w:p>
        </w:tc>
      </w:tr>
      <w:tr w:rsidR="0085747A" w:rsidRPr="009C54AE" w14:paraId="69EA273B" w14:textId="77777777" w:rsidTr="001A03C9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9C54AE" w:rsidRDefault="002113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001A03C9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9A0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3B4B7E" w14:textId="77777777" w:rsidTr="001A03C9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AC23F34" w14:textId="77777777" w:rsidR="0085747A" w:rsidRPr="009C54AE" w:rsidRDefault="002113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9A0FF5">
              <w:rPr>
                <w:rFonts w:ascii="Corbel" w:hAnsi="Corbel"/>
                <w:b w:val="0"/>
                <w:sz w:val="24"/>
                <w:szCs w:val="24"/>
              </w:rPr>
              <w:t>Dominik Boratyn</w:t>
            </w:r>
          </w:p>
        </w:tc>
      </w:tr>
      <w:tr w:rsidR="0085747A" w:rsidRPr="009C54AE" w14:paraId="6C831669" w14:textId="77777777" w:rsidTr="001A03C9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3DB944" w14:textId="77777777" w:rsidR="0085747A" w:rsidRPr="009C54AE" w:rsidRDefault="002113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9A0FF5">
              <w:rPr>
                <w:rFonts w:ascii="Corbel" w:hAnsi="Corbel"/>
                <w:b w:val="0"/>
                <w:sz w:val="24"/>
                <w:szCs w:val="24"/>
              </w:rPr>
              <w:t>Dominik Boratyn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900"/>
        <w:gridCol w:w="690"/>
        <w:gridCol w:w="1020"/>
        <w:gridCol w:w="765"/>
        <w:gridCol w:w="795"/>
        <w:gridCol w:w="750"/>
        <w:gridCol w:w="900"/>
        <w:gridCol w:w="1290"/>
        <w:gridCol w:w="1228"/>
      </w:tblGrid>
      <w:tr w:rsidR="00015B8F" w:rsidRPr="009C54AE" w14:paraId="71643492" w14:textId="77777777" w:rsidTr="6932DA08"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EC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</w:t>
            </w:r>
            <w:r w:rsidR="002113C2">
              <w:rPr>
                <w:rFonts w:ascii="Corbel" w:hAnsi="Corbel"/>
                <w:szCs w:val="24"/>
              </w:rPr>
              <w:t>warsztat</w:t>
            </w:r>
            <w:r w:rsidRPr="009C54A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707CE9" w14:textId="77777777" w:rsidTr="6932DA08">
        <w:trPr>
          <w:trHeight w:val="45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9C54AE" w:rsidRDefault="009A0F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7304" w14:textId="77777777" w:rsidR="00015B8F" w:rsidRPr="009C54AE" w:rsidRDefault="000A5E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41BE" w14:textId="77777777" w:rsidR="00015B8F" w:rsidRPr="009C54AE" w:rsidRDefault="009A0F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15E0D8" w14:textId="4E49EA0D" w:rsidR="0085747A" w:rsidRPr="009C54AE" w:rsidRDefault="009A0FF5" w:rsidP="5841E78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841E78B">
        <w:rPr>
          <w:rFonts w:ascii="MS Gothic" w:eastAsia="MS Gothic" w:hAnsi="MS Gothic" w:cs="MS Gothic"/>
          <w:b w:val="0"/>
        </w:rPr>
        <w:t>×</w:t>
      </w:r>
      <w:r w:rsidR="0085747A" w:rsidRPr="5841E78B">
        <w:rPr>
          <w:rFonts w:ascii="Corbel" w:hAnsi="Corbel"/>
          <w:b w:val="0"/>
          <w:smallCaps w:val="0"/>
        </w:rPr>
        <w:t xml:space="preserve">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82494C" w14:textId="4203A094" w:rsidR="00E960BB" w:rsidRDefault="00E22FBC" w:rsidP="73DB9C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3DB9CE3">
        <w:rPr>
          <w:rFonts w:ascii="Corbel" w:hAnsi="Corbel"/>
          <w:smallCaps w:val="0"/>
        </w:rPr>
        <w:t xml:space="preserve">1.3 </w:t>
      </w:r>
      <w:r>
        <w:tab/>
      </w:r>
      <w:r w:rsidRPr="73DB9CE3">
        <w:rPr>
          <w:rFonts w:ascii="Corbel" w:hAnsi="Corbel"/>
          <w:smallCaps w:val="0"/>
        </w:rPr>
        <w:t>For</w:t>
      </w:r>
      <w:r w:rsidR="00445970" w:rsidRPr="73DB9CE3">
        <w:rPr>
          <w:rFonts w:ascii="Corbel" w:hAnsi="Corbel"/>
          <w:smallCaps w:val="0"/>
        </w:rPr>
        <w:t xml:space="preserve">ma zaliczenia przedmiotu </w:t>
      </w:r>
      <w:r w:rsidRPr="73DB9CE3">
        <w:rPr>
          <w:rFonts w:ascii="Corbel" w:hAnsi="Corbel"/>
          <w:smallCaps w:val="0"/>
        </w:rPr>
        <w:t xml:space="preserve">(z toku) </w:t>
      </w:r>
      <w:r w:rsidRPr="73DB9CE3">
        <w:rPr>
          <w:rFonts w:ascii="Corbel" w:hAnsi="Corbel"/>
          <w:b w:val="0"/>
          <w:smallCaps w:val="0"/>
        </w:rPr>
        <w:t>zaliczenie z oceną</w:t>
      </w:r>
    </w:p>
    <w:p w14:paraId="3DEEC669" w14:textId="77777777" w:rsidR="00146314" w:rsidRDefault="00146314" w:rsidP="002113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932DA08">
        <w:rPr>
          <w:rFonts w:ascii="Corbel" w:hAnsi="Corbel"/>
        </w:rPr>
        <w:t xml:space="preserve">2.Wymagania wstępne </w:t>
      </w:r>
    </w:p>
    <w:p w14:paraId="556EB27A" w14:textId="41FED52A" w:rsidR="6932DA08" w:rsidRDefault="6932DA08" w:rsidP="6932DA08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1FE3D3" w14:textId="77777777" w:rsidTr="00745302">
        <w:tc>
          <w:tcPr>
            <w:tcW w:w="9670" w:type="dxa"/>
          </w:tcPr>
          <w:p w14:paraId="77ACD3A3" w14:textId="77777777" w:rsidR="0085747A" w:rsidRPr="009C54AE" w:rsidRDefault="001B06B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0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 komputera i środowiska Windows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D45C98" w14:textId="7ED0D8D9" w:rsidR="6932DA08" w:rsidRDefault="6932DA08" w:rsidP="6932DA08">
      <w:pPr>
        <w:pStyle w:val="Punktygwne"/>
        <w:spacing w:before="0" w:after="0"/>
        <w:rPr>
          <w:rFonts w:ascii="Corbel" w:hAnsi="Corbel"/>
        </w:rPr>
      </w:pPr>
    </w:p>
    <w:p w14:paraId="7DB6D4EE" w14:textId="2D5A259A" w:rsidR="0085747A" w:rsidRPr="00C05F44" w:rsidRDefault="00626515" w:rsidP="73DB9CE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br w:type="column"/>
      </w:r>
      <w:r w:rsidR="0071620A" w:rsidRPr="73DB9CE3">
        <w:rPr>
          <w:rFonts w:ascii="Corbel" w:hAnsi="Corbel"/>
        </w:rPr>
        <w:lastRenderedPageBreak/>
        <w:t>3.</w:t>
      </w:r>
      <w:r w:rsidR="0085747A" w:rsidRPr="73DB9CE3">
        <w:rPr>
          <w:rFonts w:ascii="Corbel" w:hAnsi="Corbel"/>
        </w:rPr>
        <w:t xml:space="preserve"> </w:t>
      </w:r>
      <w:r w:rsidR="00A84C85" w:rsidRPr="73DB9CE3">
        <w:rPr>
          <w:rFonts w:ascii="Corbel" w:hAnsi="Corbel"/>
        </w:rPr>
        <w:t>cele, efekty uczenia się</w:t>
      </w:r>
      <w:r w:rsidR="0085747A" w:rsidRPr="73DB9CE3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8C6DE0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EFF5DD2" w14:textId="77777777" w:rsidR="0085747A" w:rsidRPr="009C54AE" w:rsidRDefault="002113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13C2">
              <w:rPr>
                <w:rFonts w:ascii="Corbel" w:hAnsi="Corbel"/>
                <w:b w:val="0"/>
                <w:sz w:val="24"/>
                <w:szCs w:val="24"/>
              </w:rPr>
              <w:t>Zapoznanie studentów z obszarami zastosowań technologii informacyjnej w naukach społecznych</w:t>
            </w:r>
            <w:r w:rsidR="008F2896">
              <w:rPr>
                <w:rFonts w:ascii="Corbel" w:hAnsi="Corbel"/>
                <w:b w:val="0"/>
                <w:sz w:val="24"/>
                <w:szCs w:val="24"/>
              </w:rPr>
              <w:t xml:space="preserve"> w tym w stosunkach międzynarodowych</w:t>
            </w:r>
          </w:p>
        </w:tc>
      </w:tr>
      <w:tr w:rsidR="0085747A" w:rsidRPr="009C54AE" w14:paraId="453B971A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113C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CAAE34E" w14:textId="77777777" w:rsidR="0085747A" w:rsidRPr="009C54AE" w:rsidRDefault="008F28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896">
              <w:rPr>
                <w:rFonts w:ascii="Corbel" w:hAnsi="Corbel"/>
                <w:b w:val="0"/>
                <w:sz w:val="24"/>
                <w:szCs w:val="24"/>
              </w:rPr>
              <w:t>Zdobycie umiejętności, posługiwania się narzędziami pakietu MS Office</w:t>
            </w:r>
          </w:p>
        </w:tc>
      </w:tr>
      <w:tr w:rsidR="0085747A" w:rsidRPr="009C54AE" w14:paraId="1C8B94A4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13C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D6CB7B8" w14:textId="77777777" w:rsidR="0085747A" w:rsidRPr="009C54AE" w:rsidRDefault="008F28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896">
              <w:rPr>
                <w:rFonts w:ascii="Corbel" w:hAnsi="Corbel"/>
                <w:b w:val="0"/>
                <w:sz w:val="24"/>
                <w:szCs w:val="24"/>
              </w:rPr>
              <w:t xml:space="preserve">Zdobycie umiejętności wykorzystywania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międzynarodowych </w:t>
            </w:r>
            <w:r w:rsidRPr="008F2896">
              <w:rPr>
                <w:rFonts w:ascii="Corbel" w:hAnsi="Corbel"/>
                <w:b w:val="0"/>
                <w:sz w:val="24"/>
                <w:szCs w:val="24"/>
              </w:rPr>
              <w:t>zasobów bibliotek cyfrowych oraz naukowych baz danych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A10C4" w:rsidRPr="003A10C4" w14:paraId="4131DA5B" w14:textId="77777777" w:rsidTr="00E47AC4">
        <w:tc>
          <w:tcPr>
            <w:tcW w:w="1701" w:type="dxa"/>
            <w:vAlign w:val="center"/>
          </w:tcPr>
          <w:p w14:paraId="25C5BB4B" w14:textId="77777777" w:rsidR="003A10C4" w:rsidRPr="003A10C4" w:rsidRDefault="003A10C4" w:rsidP="003A10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3A10C4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DAEF2C1" w14:textId="77777777" w:rsidR="003A10C4" w:rsidRPr="003A10C4" w:rsidRDefault="003A10C4" w:rsidP="003A10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BA3AD08" w14:textId="77777777" w:rsidR="003A10C4" w:rsidRPr="003A10C4" w:rsidRDefault="003A10C4" w:rsidP="003A10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 xml:space="preserve">Odniesienie do efektów kierunkowych </w:t>
            </w:r>
            <w:r w:rsidRPr="003A10C4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A10C4" w:rsidRPr="003A10C4" w14:paraId="7D60D88A" w14:textId="77777777" w:rsidTr="00E47AC4">
        <w:tc>
          <w:tcPr>
            <w:tcW w:w="1701" w:type="dxa"/>
          </w:tcPr>
          <w:p w14:paraId="3092B5B8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7521376" w14:textId="77777777" w:rsidR="003A10C4" w:rsidRPr="003A10C4" w:rsidRDefault="003A10C4" w:rsidP="003A10C4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A10C4">
              <w:rPr>
                <w:rFonts w:ascii="Corbel" w:hAnsi="Corbel"/>
                <w:sz w:val="24"/>
              </w:rPr>
              <w:t xml:space="preserve">Student w zaawansowanym stopniu zna i rozumie </w:t>
            </w:r>
            <w:ins w:id="0" w:author="Pikus Anna" w:date="2022-02-11T10:41:00Z">
              <w:r w:rsidRPr="003A10C4">
                <w:rPr>
                  <w:rFonts w:ascii="Corbel" w:hAnsi="Corbel"/>
                  <w:sz w:val="24"/>
                </w:rPr>
                <w:t xml:space="preserve">charakter nauk o polityce i administracji ze szczególnym uwzględnieniem </w:t>
              </w:r>
            </w:ins>
            <w:r w:rsidRPr="003A10C4">
              <w:rPr>
                <w:rFonts w:ascii="Corbel" w:hAnsi="Corbel"/>
                <w:sz w:val="24"/>
              </w:rPr>
              <w:t>metod</w:t>
            </w:r>
            <w:ins w:id="1" w:author="Pikus Anna" w:date="2022-02-11T10:41:00Z">
              <w:r w:rsidRPr="003A10C4">
                <w:rPr>
                  <w:rFonts w:ascii="Corbel" w:hAnsi="Corbel"/>
                  <w:sz w:val="24"/>
                </w:rPr>
                <w:t>=</w:t>
              </w:r>
            </w:ins>
            <w:del w:id="2" w:author="Pikus Anna" w:date="2022-02-11T10:41:00Z">
              <w:r w:rsidRPr="003A10C4" w:rsidDel="002078BA">
                <w:rPr>
                  <w:rFonts w:ascii="Corbel" w:hAnsi="Corbel"/>
                  <w:sz w:val="24"/>
                </w:rPr>
                <w:delText>y</w:delText>
              </w:r>
            </w:del>
            <w:r w:rsidRPr="003A10C4">
              <w:rPr>
                <w:rFonts w:ascii="Corbel" w:hAnsi="Corbel"/>
                <w:sz w:val="24"/>
              </w:rPr>
              <w:t xml:space="preserve"> i narzędzi</w:t>
            </w:r>
            <w:del w:id="3" w:author="Pikus Anna" w:date="2022-02-11T10:41:00Z">
              <w:r w:rsidRPr="003A10C4" w:rsidDel="002078BA">
                <w:rPr>
                  <w:rFonts w:ascii="Corbel" w:hAnsi="Corbel"/>
                  <w:sz w:val="24"/>
                </w:rPr>
                <w:delText>a</w:delText>
              </w:r>
            </w:del>
            <w:r w:rsidRPr="003A10C4">
              <w:rPr>
                <w:rFonts w:ascii="Corbel" w:hAnsi="Corbel"/>
                <w:sz w:val="24"/>
              </w:rPr>
              <w:t xml:space="preserve"> pozyskiwania danych służących analizie procesów zachodzących w obszarze stosunków międzynarodowych oraz uregulowania dotyczące własności intelektualnej</w:t>
            </w:r>
          </w:p>
        </w:tc>
        <w:tc>
          <w:tcPr>
            <w:tcW w:w="1873" w:type="dxa"/>
          </w:tcPr>
          <w:p w14:paraId="72C15182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A10C4">
              <w:rPr>
                <w:rFonts w:ascii="Corbel" w:hAnsi="Corbel"/>
                <w:sz w:val="24"/>
              </w:rPr>
              <w:t>K_</w:t>
            </w:r>
            <w:del w:id="4" w:author="Pikus Anna" w:date="2022-02-11T10:41:00Z">
              <w:r w:rsidRPr="003A10C4" w:rsidDel="002078BA">
                <w:rPr>
                  <w:rFonts w:ascii="Corbel" w:hAnsi="Corbel"/>
                  <w:sz w:val="24"/>
                </w:rPr>
                <w:delText>W06</w:delText>
              </w:r>
            </w:del>
            <w:ins w:id="5" w:author="Pikus Anna" w:date="2022-02-11T10:41:00Z">
              <w:r w:rsidRPr="003A10C4">
                <w:rPr>
                  <w:rFonts w:ascii="Corbel" w:hAnsi="Corbel"/>
                  <w:sz w:val="24"/>
                </w:rPr>
                <w:t>W01</w:t>
              </w:r>
            </w:ins>
          </w:p>
        </w:tc>
      </w:tr>
      <w:tr w:rsidR="003A10C4" w:rsidRPr="003A10C4" w14:paraId="0316B25F" w14:textId="77777777" w:rsidTr="00E47AC4">
        <w:tc>
          <w:tcPr>
            <w:tcW w:w="1701" w:type="dxa"/>
          </w:tcPr>
          <w:p w14:paraId="07603121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049705F" w14:textId="77777777" w:rsidR="003A10C4" w:rsidRPr="003A10C4" w:rsidRDefault="003A10C4" w:rsidP="003A10C4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A10C4">
              <w:rPr>
                <w:rFonts w:ascii="Corbel" w:hAnsi="Corbel"/>
                <w:sz w:val="24"/>
              </w:rPr>
              <w:t xml:space="preserve">Student potrafi zebrać oraz dokonać selekcji informacji na temat zjawisk zachodzących w stosunkach międzynarodowych oraz dokonać ich wstępnej analizy </w:t>
            </w:r>
          </w:p>
        </w:tc>
        <w:tc>
          <w:tcPr>
            <w:tcW w:w="1873" w:type="dxa"/>
          </w:tcPr>
          <w:p w14:paraId="6C689485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A10C4" w:rsidRPr="003A10C4" w14:paraId="4C4CAA31" w14:textId="77777777" w:rsidTr="00E47AC4">
        <w:tc>
          <w:tcPr>
            <w:tcW w:w="1701" w:type="dxa"/>
          </w:tcPr>
          <w:p w14:paraId="18C5AA53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7223F463" w14:textId="77777777" w:rsidR="003A10C4" w:rsidRPr="003A10C4" w:rsidRDefault="003A10C4" w:rsidP="003A10C4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A10C4">
              <w:rPr>
                <w:rFonts w:ascii="Corbel" w:hAnsi="Corbel"/>
                <w:sz w:val="24"/>
              </w:rPr>
              <w:t>Student potrafi angażować się w pracę zespołową oraz realizować powierzone zadania, również w zakresie badań i zadań o charakterze interdyscyplinarnym</w:t>
            </w:r>
          </w:p>
        </w:tc>
        <w:tc>
          <w:tcPr>
            <w:tcW w:w="1873" w:type="dxa"/>
          </w:tcPr>
          <w:p w14:paraId="686380AF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3A10C4" w:rsidRPr="003A10C4" w14:paraId="2B680E6A" w14:textId="77777777" w:rsidTr="00E47AC4">
        <w:tc>
          <w:tcPr>
            <w:tcW w:w="1701" w:type="dxa"/>
          </w:tcPr>
          <w:p w14:paraId="3429F3DE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487D4BDD" w14:textId="77777777" w:rsidR="003A10C4" w:rsidRPr="003A10C4" w:rsidRDefault="003A10C4" w:rsidP="003A10C4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A10C4">
              <w:rPr>
                <w:rFonts w:ascii="Corbel" w:hAnsi="Corbel"/>
                <w:sz w:val="24"/>
              </w:rPr>
              <w:t xml:space="preserve">Student potrafi korzystając z poznanych teorii, wykorzystać zebrane materiały źródłowe do przygotowania prac pisemnych oraz wypowiedzi ustnych z zakresu konkretnych problemów stosunków międzynarodowych </w:t>
            </w:r>
          </w:p>
        </w:tc>
        <w:tc>
          <w:tcPr>
            <w:tcW w:w="1873" w:type="dxa"/>
          </w:tcPr>
          <w:p w14:paraId="09D42A51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3A10C4" w:rsidRPr="003A10C4" w14:paraId="0ABFCCA2" w14:textId="77777777" w:rsidTr="00E47AC4">
        <w:tc>
          <w:tcPr>
            <w:tcW w:w="1701" w:type="dxa"/>
          </w:tcPr>
          <w:p w14:paraId="51FDB9B2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DC9BC8E" w14:textId="77777777" w:rsidR="003A10C4" w:rsidRPr="003A10C4" w:rsidRDefault="003A10C4" w:rsidP="003A10C4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A10C4">
              <w:rPr>
                <w:rFonts w:ascii="Corbel" w:hAnsi="Corbel"/>
                <w:sz w:val="24"/>
              </w:rPr>
              <w:t>Student jest gotów do ciągłego pogłębiania zdobytej wiedzy i analizowania nowych wiadomości z zakresu stosunków międzynarodowych, a także wykorzystując poznane narzędzia wyrażać krytyczną opinię w tym zakresie</w:t>
            </w:r>
          </w:p>
        </w:tc>
        <w:tc>
          <w:tcPr>
            <w:tcW w:w="1873" w:type="dxa"/>
          </w:tcPr>
          <w:p w14:paraId="0F5353BA" w14:textId="77777777" w:rsidR="003A10C4" w:rsidRPr="003A10C4" w:rsidRDefault="003A10C4" w:rsidP="003A10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10C4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6932DA08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299C43A" w14:textId="77777777" w:rsidTr="6932DA08">
        <w:tc>
          <w:tcPr>
            <w:tcW w:w="9639" w:type="dxa"/>
          </w:tcPr>
          <w:p w14:paraId="4DDBEF00" w14:textId="22CAE7EE" w:rsidR="0085747A" w:rsidRPr="009C54AE" w:rsidRDefault="0B498E5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932DA0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562CB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CE0A4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05F83FC" w14:textId="77777777" w:rsidTr="00923D7D">
        <w:tc>
          <w:tcPr>
            <w:tcW w:w="9639" w:type="dxa"/>
          </w:tcPr>
          <w:p w14:paraId="461DD2C5" w14:textId="77777777" w:rsidR="0085747A" w:rsidRPr="009C54AE" w:rsidRDefault="00B928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B92891">
              <w:rPr>
                <w:rFonts w:ascii="Corbel" w:hAnsi="Corbel"/>
                <w:sz w:val="24"/>
                <w:szCs w:val="24"/>
              </w:rPr>
              <w:t>ol</w:t>
            </w:r>
            <w:r w:rsidR="009D08E9">
              <w:rPr>
                <w:rFonts w:ascii="Corbel" w:hAnsi="Corbel"/>
                <w:sz w:val="24"/>
                <w:szCs w:val="24"/>
              </w:rPr>
              <w:t>a</w:t>
            </w:r>
            <w:r w:rsidRPr="00B92891">
              <w:rPr>
                <w:rFonts w:ascii="Corbel" w:hAnsi="Corbel"/>
                <w:sz w:val="24"/>
                <w:szCs w:val="24"/>
              </w:rPr>
              <w:t xml:space="preserve"> technologii informacyjnej we współczesnym świecie</w:t>
            </w:r>
            <w:r>
              <w:rPr>
                <w:rFonts w:ascii="Corbel" w:hAnsi="Corbel"/>
                <w:sz w:val="24"/>
                <w:szCs w:val="24"/>
              </w:rPr>
              <w:t xml:space="preserve"> (z uwzględnieniem stosunków międzynarodowych)</w:t>
            </w:r>
          </w:p>
        </w:tc>
      </w:tr>
      <w:tr w:rsidR="0085747A" w:rsidRPr="009C54AE" w14:paraId="01C19658" w14:textId="77777777" w:rsidTr="00923D7D">
        <w:tc>
          <w:tcPr>
            <w:tcW w:w="9639" w:type="dxa"/>
          </w:tcPr>
          <w:p w14:paraId="2942E47F" w14:textId="77777777" w:rsidR="0085747A" w:rsidRPr="009C54AE" w:rsidRDefault="00B928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891">
              <w:rPr>
                <w:rFonts w:ascii="Corbel" w:hAnsi="Corbel"/>
                <w:sz w:val="24"/>
                <w:szCs w:val="24"/>
              </w:rPr>
              <w:t>Praca w środowisku MS Office</w:t>
            </w:r>
            <w:r>
              <w:rPr>
                <w:rFonts w:ascii="Corbel" w:hAnsi="Corbel"/>
                <w:sz w:val="24"/>
                <w:szCs w:val="24"/>
              </w:rPr>
              <w:t xml:space="preserve"> (Word,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Exel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PowerPoint, inne)</w:t>
            </w:r>
          </w:p>
        </w:tc>
      </w:tr>
      <w:tr w:rsidR="0085747A" w:rsidRPr="009C54AE" w14:paraId="0E7B1050" w14:textId="77777777" w:rsidTr="00923D7D">
        <w:tc>
          <w:tcPr>
            <w:tcW w:w="9639" w:type="dxa"/>
          </w:tcPr>
          <w:p w14:paraId="0A9A052C" w14:textId="77777777" w:rsidR="0085747A" w:rsidRPr="009C54AE" w:rsidRDefault="00B928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2891">
              <w:rPr>
                <w:rFonts w:ascii="Corbel" w:hAnsi="Corbel"/>
                <w:sz w:val="24"/>
                <w:szCs w:val="24"/>
              </w:rPr>
              <w:t xml:space="preserve">Wykorzystywanie </w:t>
            </w:r>
            <w:r>
              <w:rPr>
                <w:rFonts w:ascii="Corbel" w:hAnsi="Corbel"/>
                <w:sz w:val="24"/>
                <w:szCs w:val="24"/>
              </w:rPr>
              <w:t xml:space="preserve">międzynarodowych </w:t>
            </w:r>
            <w:r w:rsidRPr="00B92891">
              <w:rPr>
                <w:rFonts w:ascii="Corbel" w:hAnsi="Corbel"/>
                <w:sz w:val="24"/>
                <w:szCs w:val="24"/>
              </w:rPr>
              <w:t>zasobów naukowych Internetu (bibliotek cyfrowych, baz danych, portali naukowych)</w:t>
            </w:r>
          </w:p>
        </w:tc>
      </w:tr>
      <w:tr w:rsidR="00B92891" w:rsidRPr="009C54AE" w14:paraId="650428E3" w14:textId="77777777" w:rsidTr="00923D7D">
        <w:tc>
          <w:tcPr>
            <w:tcW w:w="9639" w:type="dxa"/>
          </w:tcPr>
          <w:p w14:paraId="2EDA5408" w14:textId="77777777" w:rsidR="00B92891" w:rsidRPr="00B92891" w:rsidRDefault="00B928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sieci i jej znaczenie dla stosunków międzynarodowych</w:t>
            </w:r>
          </w:p>
        </w:tc>
      </w:tr>
      <w:tr w:rsidR="009D08E9" w:rsidRPr="009C54AE" w14:paraId="398E9763" w14:textId="77777777" w:rsidTr="00923D7D">
        <w:tc>
          <w:tcPr>
            <w:tcW w:w="9639" w:type="dxa"/>
          </w:tcPr>
          <w:p w14:paraId="2630B14E" w14:textId="77777777" w:rsidR="009D08E9" w:rsidRDefault="009D08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technologii cyfrowych w relacjach międzynarodowych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153C41" w:rsidRPr="007F792B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546DD82" w14:textId="77777777" w:rsidR="007F792B" w:rsidRDefault="007F792B" w:rsidP="007F792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1.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dyskusją</w:t>
      </w:r>
      <w:r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50D9D3AA" w14:textId="77777777" w:rsidR="00153C41" w:rsidRDefault="007F792B" w:rsidP="007F792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2.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14:paraId="6C123CAB" w14:textId="77777777" w:rsidR="007F792B" w:rsidRDefault="007F792B" w:rsidP="007F792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3. prezentacje multimedialne</w:t>
      </w:r>
    </w:p>
    <w:p w14:paraId="2946DB8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5841E78B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2E05B219" w:rsidR="0085747A" w:rsidRPr="009C54AE" w:rsidRDefault="00A84C85" w:rsidP="6932DA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932DA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F4CD74C" w:rsidRPr="6932DA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E5D97D8" w14:textId="77777777" w:rsidTr="5841E78B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A8F5931" w14:textId="77777777" w:rsidR="0085747A" w:rsidRPr="007F792B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zajęciach, Kolokwium</w:t>
            </w:r>
          </w:p>
        </w:tc>
        <w:tc>
          <w:tcPr>
            <w:tcW w:w="2126" w:type="dxa"/>
          </w:tcPr>
          <w:p w14:paraId="6A7AFBC4" w14:textId="4C5F5E89" w:rsidR="0085747A" w:rsidRPr="009C54AE" w:rsidRDefault="6445E548" w:rsidP="5841E78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41E78B">
              <w:rPr>
                <w:rFonts w:ascii="Corbel" w:hAnsi="Corbel"/>
                <w:b w:val="0"/>
              </w:rPr>
              <w:t>Lab.</w:t>
            </w:r>
          </w:p>
        </w:tc>
      </w:tr>
      <w:tr w:rsidR="0085747A" w:rsidRPr="009C54AE" w14:paraId="014C70CF" w14:textId="77777777" w:rsidTr="5841E78B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B4D2C94" w14:textId="77777777" w:rsidR="0085747A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zajęciach, Kolokwium</w:t>
            </w:r>
          </w:p>
        </w:tc>
        <w:tc>
          <w:tcPr>
            <w:tcW w:w="2126" w:type="dxa"/>
          </w:tcPr>
          <w:p w14:paraId="5A986061" w14:textId="5E033274" w:rsidR="0085747A" w:rsidRPr="009C54AE" w:rsidRDefault="00146314" w:rsidP="5841E78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41E78B">
              <w:rPr>
                <w:rFonts w:ascii="Corbel" w:hAnsi="Corbel"/>
                <w:b w:val="0"/>
              </w:rPr>
              <w:t>l</w:t>
            </w:r>
            <w:r w:rsidR="21B202E8" w:rsidRPr="5841E78B">
              <w:rPr>
                <w:rFonts w:ascii="Corbel" w:hAnsi="Corbel"/>
                <w:b w:val="0"/>
              </w:rPr>
              <w:t>ab.</w:t>
            </w:r>
          </w:p>
        </w:tc>
      </w:tr>
      <w:tr w:rsidR="001B06B4" w:rsidRPr="009C54AE" w14:paraId="73853B35" w14:textId="77777777" w:rsidTr="5841E78B">
        <w:tc>
          <w:tcPr>
            <w:tcW w:w="1985" w:type="dxa"/>
          </w:tcPr>
          <w:p w14:paraId="002D746F" w14:textId="77777777" w:rsidR="001B06B4" w:rsidRPr="009C54AE" w:rsidRDefault="001B06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9A3C52" w14:textId="77777777" w:rsidR="001B06B4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zajęciach, Kolokwium</w:t>
            </w:r>
          </w:p>
        </w:tc>
        <w:tc>
          <w:tcPr>
            <w:tcW w:w="2126" w:type="dxa"/>
          </w:tcPr>
          <w:p w14:paraId="5EAEF229" w14:textId="7A939E2C" w:rsidR="001B06B4" w:rsidRPr="009C54AE" w:rsidRDefault="00146314" w:rsidP="5841E78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41E78B">
              <w:rPr>
                <w:rFonts w:ascii="Corbel" w:hAnsi="Corbel"/>
                <w:b w:val="0"/>
              </w:rPr>
              <w:t>l</w:t>
            </w:r>
            <w:r w:rsidR="5B6DF7EC" w:rsidRPr="5841E78B">
              <w:rPr>
                <w:rFonts w:ascii="Corbel" w:hAnsi="Corbel"/>
                <w:b w:val="0"/>
              </w:rPr>
              <w:t>ab.</w:t>
            </w:r>
          </w:p>
        </w:tc>
      </w:tr>
      <w:tr w:rsidR="001B06B4" w:rsidRPr="009C54AE" w14:paraId="4F8A6DA9" w14:textId="77777777" w:rsidTr="5841E78B">
        <w:tc>
          <w:tcPr>
            <w:tcW w:w="1985" w:type="dxa"/>
          </w:tcPr>
          <w:p w14:paraId="5990E71B" w14:textId="77777777" w:rsidR="001B06B4" w:rsidRPr="009C54AE" w:rsidRDefault="001B06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985116A" w14:textId="77777777" w:rsidR="001B06B4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zajęciach, Kolokwium</w:t>
            </w:r>
          </w:p>
        </w:tc>
        <w:tc>
          <w:tcPr>
            <w:tcW w:w="2126" w:type="dxa"/>
          </w:tcPr>
          <w:p w14:paraId="33CE0819" w14:textId="2C5EAB93" w:rsidR="001B06B4" w:rsidRPr="009C54AE" w:rsidRDefault="00146314" w:rsidP="5841E78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41E78B">
              <w:rPr>
                <w:rFonts w:ascii="Corbel" w:hAnsi="Corbel"/>
                <w:b w:val="0"/>
              </w:rPr>
              <w:t>l</w:t>
            </w:r>
            <w:r w:rsidR="6D1A3184" w:rsidRPr="5841E78B">
              <w:rPr>
                <w:rFonts w:ascii="Corbel" w:hAnsi="Corbel"/>
                <w:b w:val="0"/>
              </w:rPr>
              <w:t>ab.</w:t>
            </w:r>
          </w:p>
        </w:tc>
      </w:tr>
      <w:tr w:rsidR="001B06B4" w:rsidRPr="009C54AE" w14:paraId="093ACD65" w14:textId="77777777" w:rsidTr="5841E78B">
        <w:tc>
          <w:tcPr>
            <w:tcW w:w="1985" w:type="dxa"/>
          </w:tcPr>
          <w:p w14:paraId="4A2F1096" w14:textId="77777777" w:rsidR="001B06B4" w:rsidRPr="009C54AE" w:rsidRDefault="001B06B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38BE5A6" w14:textId="77777777" w:rsidR="001B06B4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14:paraId="07069736" w14:textId="12D6861B" w:rsidR="001B06B4" w:rsidRPr="009C54AE" w:rsidRDefault="00146314" w:rsidP="5841E78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41E78B">
              <w:rPr>
                <w:rFonts w:ascii="Corbel" w:hAnsi="Corbel"/>
                <w:b w:val="0"/>
              </w:rPr>
              <w:t>l</w:t>
            </w:r>
            <w:r w:rsidR="15E0A7AB" w:rsidRPr="5841E78B">
              <w:rPr>
                <w:rFonts w:ascii="Corbel" w:hAnsi="Corbel"/>
                <w:b w:val="0"/>
              </w:rPr>
              <w:t>ab.</w:t>
            </w:r>
          </w:p>
        </w:tc>
      </w:tr>
    </w:tbl>
    <w:p w14:paraId="6B6993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BEA0C5" w14:textId="77777777" w:rsidTr="00923D7D">
        <w:tc>
          <w:tcPr>
            <w:tcW w:w="9670" w:type="dxa"/>
          </w:tcPr>
          <w:p w14:paraId="4E4D7A94" w14:textId="77777777" w:rsidR="0085747A" w:rsidRPr="009C54AE" w:rsidRDefault="001B06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uzyskanie </w:t>
            </w:r>
            <w:r w:rsidR="007F792B">
              <w:rPr>
                <w:rFonts w:ascii="Corbel" w:hAnsi="Corbel"/>
                <w:b w:val="0"/>
                <w:smallCaps w:val="0"/>
                <w:szCs w:val="24"/>
              </w:rPr>
              <w:t>pozytywnej oceny z zaliczenia końcowego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6932DA0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DE9E93" w14:textId="77777777" w:rsidTr="6932DA08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932DA08">
              <w:rPr>
                <w:rFonts w:ascii="Corbel" w:hAnsi="Corbel"/>
                <w:sz w:val="24"/>
                <w:szCs w:val="24"/>
              </w:rPr>
              <w:t>G</w:t>
            </w:r>
            <w:r w:rsidR="0085747A" w:rsidRPr="6932DA0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932DA0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932DA08">
              <w:rPr>
                <w:rFonts w:ascii="Corbel" w:hAnsi="Corbel"/>
                <w:sz w:val="24"/>
                <w:szCs w:val="24"/>
              </w:rPr>
              <w:t xml:space="preserve"> w</w:t>
            </w:r>
            <w:r w:rsidRPr="6932DA0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6932DA0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932DA08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932DA08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14C9AF0E" w:rsidRPr="6932DA08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6932DA08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6932DA08">
              <w:rPr>
                <w:rFonts w:ascii="Corbel" w:hAnsi="Corbel"/>
                <w:sz w:val="24"/>
                <w:szCs w:val="24"/>
              </w:rPr>
              <w:t>studiów</w:t>
            </w:r>
            <w:r w:rsidR="14C9AF0E" w:rsidRPr="6932DA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89009E4" w14:textId="77777777" w:rsidR="0085747A" w:rsidRPr="009C54AE" w:rsidRDefault="000A5E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6932DA08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7F79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1D4DC3B" w14:textId="77777777" w:rsidTr="6932DA08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737E36C" w14:textId="77777777" w:rsidR="00C61DC5" w:rsidRPr="009C54AE" w:rsidRDefault="000A5E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85747A" w:rsidRPr="009C54AE" w14:paraId="0FA22863" w14:textId="77777777" w:rsidTr="6932DA0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FDD700" w14:textId="77777777" w:rsidR="0085747A" w:rsidRPr="009C54AE" w:rsidRDefault="007F79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0C7A4DB3" w14:textId="77777777" w:rsidTr="6932DA0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6B20A0C" w14:textId="77777777" w:rsidR="0085747A" w:rsidRPr="009C54AE" w:rsidRDefault="007F79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B1168FC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BAB9A3" w14:textId="77777777" w:rsidR="0085747A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9C54AE" w14:paraId="7F9C45F6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1C0EE2" w14:textId="77777777" w:rsidR="0085747A" w:rsidRPr="009C54AE" w:rsidRDefault="007F7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23DE523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29C9695" w14:textId="77777777" w:rsidTr="73DB9CE3">
        <w:trPr>
          <w:trHeight w:val="397"/>
        </w:trPr>
        <w:tc>
          <w:tcPr>
            <w:tcW w:w="7513" w:type="dxa"/>
          </w:tcPr>
          <w:p w14:paraId="17C922C1" w14:textId="77777777" w:rsidR="0085747A" w:rsidRPr="009C54AE" w:rsidRDefault="0085747A" w:rsidP="6932DA0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</w:rPr>
            </w:pPr>
            <w:r w:rsidRPr="6932DA08">
              <w:rPr>
                <w:rFonts w:ascii="Corbel" w:hAnsi="Corbel"/>
                <w:bCs/>
                <w:smallCaps w:val="0"/>
              </w:rPr>
              <w:t>Literatura podstawowa:</w:t>
            </w:r>
          </w:p>
        </w:tc>
      </w:tr>
      <w:tr w:rsidR="007F792B" w:rsidRPr="009C54AE" w14:paraId="7416B2B9" w14:textId="77777777" w:rsidTr="73DB9CE3">
        <w:trPr>
          <w:trHeight w:val="397"/>
        </w:trPr>
        <w:tc>
          <w:tcPr>
            <w:tcW w:w="7513" w:type="dxa"/>
          </w:tcPr>
          <w:p w14:paraId="3E7B7B6D" w14:textId="77777777" w:rsidR="005848B0" w:rsidRP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Stallings</w:t>
            </w:r>
            <w:proofErr w:type="spellEnd"/>
            <w:r w:rsidRPr="005848B0">
              <w:rPr>
                <w:rFonts w:ascii="Corbel" w:hAnsi="Corbel"/>
                <w:b w:val="0"/>
                <w:smallCaps w:val="0"/>
                <w:szCs w:val="24"/>
              </w:rPr>
              <w:t xml:space="preserve"> W., Systemy operacyjne. Architektura, funkcjonowanie i projektowanie Wydanie IX, Gliwice 2018.</w:t>
            </w:r>
          </w:p>
          <w:p w14:paraId="5C1C7D39" w14:textId="3C8449AC" w:rsidR="005848B0" w:rsidRPr="005848B0" w:rsidRDefault="005848B0" w:rsidP="73DB9CE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73DB9CE3">
              <w:rPr>
                <w:rFonts w:ascii="Corbel" w:hAnsi="Corbel"/>
                <w:b w:val="0"/>
                <w:smallCaps w:val="0"/>
              </w:rPr>
              <w:t>Szeląg A., Windows 10 PL: optymalizacja i zaawansowane zarządzanie systemem, Gliwice 2015.</w:t>
            </w:r>
          </w:p>
          <w:p w14:paraId="07547A01" w14:textId="77777777" w:rsidR="005848B0" w:rsidRDefault="005848B0" w:rsidP="00584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9866BC" w14:textId="77777777" w:rsidR="007F792B" w:rsidRPr="009C54AE" w:rsidRDefault="005848B0" w:rsidP="00584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CAE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Lambert J., Frye C., Microsoft Office 2016. </w:t>
            </w:r>
            <w:r w:rsidRPr="005848B0">
              <w:rPr>
                <w:rFonts w:ascii="Corbel" w:hAnsi="Corbel"/>
                <w:b w:val="0"/>
                <w:smallCaps w:val="0"/>
                <w:szCs w:val="24"/>
              </w:rPr>
              <w:t>Krok po kroku, Warszawa 2016.</w:t>
            </w:r>
          </w:p>
        </w:tc>
      </w:tr>
      <w:tr w:rsidR="0085747A" w:rsidRPr="009C54AE" w14:paraId="1616B1D9" w14:textId="77777777" w:rsidTr="73DB9CE3">
        <w:trPr>
          <w:trHeight w:val="397"/>
        </w:trPr>
        <w:tc>
          <w:tcPr>
            <w:tcW w:w="7513" w:type="dxa"/>
          </w:tcPr>
          <w:p w14:paraId="534F8C8A" w14:textId="77777777" w:rsidR="0085747A" w:rsidRPr="009C54AE" w:rsidRDefault="0085747A" w:rsidP="6932DA08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  <w:color w:val="000000"/>
              </w:rPr>
            </w:pPr>
            <w:r w:rsidRPr="6932DA08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</w:tc>
      </w:tr>
      <w:tr w:rsidR="007F792B" w:rsidRPr="009C54AE" w14:paraId="0FBCC223" w14:textId="77777777" w:rsidTr="73DB9CE3">
        <w:trPr>
          <w:trHeight w:val="397"/>
        </w:trPr>
        <w:tc>
          <w:tcPr>
            <w:tcW w:w="7513" w:type="dxa"/>
          </w:tcPr>
          <w:p w14:paraId="1EC5131B" w14:textId="77777777" w:rsidR="005848B0" w:rsidRP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8B0">
              <w:rPr>
                <w:rFonts w:ascii="Corbel" w:hAnsi="Corbel"/>
                <w:b w:val="0"/>
                <w:smallCaps w:val="0"/>
                <w:szCs w:val="24"/>
              </w:rPr>
              <w:t>Sikorski W., ECDL. Podstawy technik informatycznych i komunikacyjnych. Moduł 1, PWN, Warszawa 2009.</w:t>
            </w:r>
          </w:p>
          <w:p w14:paraId="2FA72520" w14:textId="77777777" w:rsidR="005848B0" w:rsidRP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8B0">
              <w:rPr>
                <w:rFonts w:ascii="Corbel" w:hAnsi="Corbel"/>
                <w:b w:val="0"/>
                <w:smallCaps w:val="0"/>
                <w:szCs w:val="24"/>
              </w:rPr>
              <w:t>Żarowska A., Waldemar Węglarz, ECDL. Przeglądanie stron internetowych i komunikacja. Moduł 7, PWN, Warszawa 2011.</w:t>
            </w:r>
          </w:p>
          <w:p w14:paraId="4A8E54B9" w14:textId="77777777" w:rsid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Kopertowska</w:t>
            </w:r>
            <w:proofErr w:type="spellEnd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-Tomczak M., ECDL. Przetwarzanie tekstów. Moduł 3, PWN, Warszawa 2009.</w:t>
            </w:r>
          </w:p>
          <w:p w14:paraId="5CE8F584" w14:textId="77777777" w:rsidR="005848B0" w:rsidRPr="005848B0" w:rsidRDefault="005848B0" w:rsidP="005848B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Kopertowska</w:t>
            </w:r>
            <w:proofErr w:type="spellEnd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-Tomczak M., ECDL. Arkusze kalkulacyjne. Moduł 4, PWN, Warszawa 2011.</w:t>
            </w:r>
          </w:p>
          <w:p w14:paraId="5043CB0F" w14:textId="77777777" w:rsidR="005848B0" w:rsidRDefault="005848B0" w:rsidP="00584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3DF237" w14:textId="77777777" w:rsidR="007F792B" w:rsidRPr="009C54AE" w:rsidRDefault="005848B0" w:rsidP="005848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Kopertowska</w:t>
            </w:r>
            <w:proofErr w:type="spellEnd"/>
            <w:r w:rsidRPr="005848B0">
              <w:rPr>
                <w:rFonts w:ascii="Corbel" w:hAnsi="Corbel"/>
                <w:b w:val="0"/>
                <w:smallCaps w:val="0"/>
                <w:szCs w:val="24"/>
              </w:rPr>
              <w:t>-Tomczak M., ECDL. Bazy danych. Moduł 5, PWN, Warszawa 2011.</w:t>
            </w:r>
          </w:p>
        </w:tc>
      </w:tr>
    </w:tbl>
    <w:p w14:paraId="0745931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79A04" w14:textId="77777777" w:rsidR="007048E1" w:rsidRDefault="007048E1" w:rsidP="00C16ABF">
      <w:pPr>
        <w:spacing w:after="0" w:line="240" w:lineRule="auto"/>
      </w:pPr>
      <w:r>
        <w:separator/>
      </w:r>
    </w:p>
  </w:endnote>
  <w:endnote w:type="continuationSeparator" w:id="0">
    <w:p w14:paraId="5BBC7FA8" w14:textId="77777777" w:rsidR="007048E1" w:rsidRDefault="007048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7C1A9" w14:textId="77777777" w:rsidR="007048E1" w:rsidRDefault="007048E1" w:rsidP="00C16ABF">
      <w:pPr>
        <w:spacing w:after="0" w:line="240" w:lineRule="auto"/>
      </w:pPr>
      <w:r>
        <w:separator/>
      </w:r>
    </w:p>
  </w:footnote>
  <w:footnote w:type="continuationSeparator" w:id="0">
    <w:p w14:paraId="1DF42788" w14:textId="77777777" w:rsidR="007048E1" w:rsidRDefault="007048E1" w:rsidP="00C16ABF">
      <w:pPr>
        <w:spacing w:after="0" w:line="240" w:lineRule="auto"/>
      </w:pPr>
      <w:r>
        <w:continuationSeparator/>
      </w:r>
    </w:p>
  </w:footnote>
  <w:footnote w:id="1">
    <w:p w14:paraId="7B1A0FF5" w14:textId="77777777" w:rsidR="003A10C4" w:rsidRDefault="003A10C4" w:rsidP="003A10C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707FEB"/>
    <w:multiLevelType w:val="hybridMultilevel"/>
    <w:tmpl w:val="85C66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483909">
    <w:abstractNumId w:val="0"/>
  </w:num>
  <w:num w:numId="2" w16cid:durableId="1771199336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ikus Anna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EE6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3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3C9"/>
    <w:rsid w:val="001A70D2"/>
    <w:rsid w:val="001B06B4"/>
    <w:rsid w:val="001D657B"/>
    <w:rsid w:val="001D7B54"/>
    <w:rsid w:val="001E0209"/>
    <w:rsid w:val="001F2CA2"/>
    <w:rsid w:val="002113C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0C4"/>
    <w:rsid w:val="003A1176"/>
    <w:rsid w:val="003C0BAE"/>
    <w:rsid w:val="003D18A9"/>
    <w:rsid w:val="003D6CE2"/>
    <w:rsid w:val="003E1941"/>
    <w:rsid w:val="003E2FE6"/>
    <w:rsid w:val="003E49D5"/>
    <w:rsid w:val="003F38C0"/>
    <w:rsid w:val="003F3CAE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22A"/>
    <w:rsid w:val="00543ACC"/>
    <w:rsid w:val="0056696D"/>
    <w:rsid w:val="005715E4"/>
    <w:rsid w:val="00580273"/>
    <w:rsid w:val="005848B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5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E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DD5"/>
    <w:rsid w:val="007A4022"/>
    <w:rsid w:val="007A6E6E"/>
    <w:rsid w:val="007C1562"/>
    <w:rsid w:val="007C3299"/>
    <w:rsid w:val="007C3BCC"/>
    <w:rsid w:val="007C4546"/>
    <w:rsid w:val="007D6E56"/>
    <w:rsid w:val="007F1652"/>
    <w:rsid w:val="007F4155"/>
    <w:rsid w:val="007F792B"/>
    <w:rsid w:val="0081554D"/>
    <w:rsid w:val="0081707E"/>
    <w:rsid w:val="008449B3"/>
    <w:rsid w:val="0085747A"/>
    <w:rsid w:val="00884922"/>
    <w:rsid w:val="00885F64"/>
    <w:rsid w:val="008917F9"/>
    <w:rsid w:val="008A45F7"/>
    <w:rsid w:val="008A5F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896"/>
    <w:rsid w:val="008F6E29"/>
    <w:rsid w:val="00916188"/>
    <w:rsid w:val="00923D7D"/>
    <w:rsid w:val="009508DF"/>
    <w:rsid w:val="00950DAC"/>
    <w:rsid w:val="00954A07"/>
    <w:rsid w:val="00997F14"/>
    <w:rsid w:val="009A0FF5"/>
    <w:rsid w:val="009A78D9"/>
    <w:rsid w:val="009B3982"/>
    <w:rsid w:val="009C1331"/>
    <w:rsid w:val="009C3E31"/>
    <w:rsid w:val="009C54AE"/>
    <w:rsid w:val="009C788E"/>
    <w:rsid w:val="009D08E9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AC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2C9"/>
    <w:rsid w:val="00B607DB"/>
    <w:rsid w:val="00B66529"/>
    <w:rsid w:val="00B75946"/>
    <w:rsid w:val="00B8056E"/>
    <w:rsid w:val="00B819C8"/>
    <w:rsid w:val="00B82308"/>
    <w:rsid w:val="00B90885"/>
    <w:rsid w:val="00B92891"/>
    <w:rsid w:val="00BB520A"/>
    <w:rsid w:val="00BD3869"/>
    <w:rsid w:val="00BD66E9"/>
    <w:rsid w:val="00BD6FF4"/>
    <w:rsid w:val="00BF2C41"/>
    <w:rsid w:val="00BF5EF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C6DD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9C9"/>
    <w:rsid w:val="00FC3F45"/>
    <w:rsid w:val="00FD503F"/>
    <w:rsid w:val="00FD7589"/>
    <w:rsid w:val="00FF016A"/>
    <w:rsid w:val="00FF1401"/>
    <w:rsid w:val="00FF5E7D"/>
    <w:rsid w:val="03B5E635"/>
    <w:rsid w:val="0A467738"/>
    <w:rsid w:val="0B498E5B"/>
    <w:rsid w:val="0F4CD74C"/>
    <w:rsid w:val="14C9AF0E"/>
    <w:rsid w:val="15E0A7AB"/>
    <w:rsid w:val="21B202E8"/>
    <w:rsid w:val="2E1C4BDD"/>
    <w:rsid w:val="33156328"/>
    <w:rsid w:val="34029786"/>
    <w:rsid w:val="37B73B8C"/>
    <w:rsid w:val="3C0B1DD1"/>
    <w:rsid w:val="441F49E5"/>
    <w:rsid w:val="4B79342D"/>
    <w:rsid w:val="4EB0D4EF"/>
    <w:rsid w:val="5841E78B"/>
    <w:rsid w:val="5B375261"/>
    <w:rsid w:val="5B6DF7EC"/>
    <w:rsid w:val="5B7F49C9"/>
    <w:rsid w:val="617D51B5"/>
    <w:rsid w:val="6445E548"/>
    <w:rsid w:val="6932DA08"/>
    <w:rsid w:val="6D1A3184"/>
    <w:rsid w:val="713A5F1D"/>
    <w:rsid w:val="73DB9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3FBA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D2D53-8EB7-458A-BDEB-0D54F208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817</Words>
  <Characters>4903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12</cp:revision>
  <cp:lastPrinted>2019-02-06T12:12:00Z</cp:lastPrinted>
  <dcterms:created xsi:type="dcterms:W3CDTF">2021-12-08T16:29:00Z</dcterms:created>
  <dcterms:modified xsi:type="dcterms:W3CDTF">2025-11-14T23:33:00Z</dcterms:modified>
</cp:coreProperties>
</file>